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Look w:val="01E0" w:firstRow="1" w:lastRow="1" w:firstColumn="1" w:lastColumn="1" w:noHBand="0" w:noVBand="0"/>
      </w:tblPr>
      <w:tblGrid>
        <w:gridCol w:w="1504"/>
        <w:gridCol w:w="3564"/>
        <w:gridCol w:w="2880"/>
        <w:gridCol w:w="1975"/>
      </w:tblGrid>
      <w:tr w:rsidR="007D6205" w:rsidRPr="00FF7257" w14:paraId="7A30EBBA" w14:textId="77777777" w:rsidTr="00173EFB">
        <w:trPr>
          <w:trHeight w:val="567"/>
        </w:trPr>
        <w:tc>
          <w:tcPr>
            <w:tcW w:w="5068" w:type="dxa"/>
            <w:gridSpan w:val="2"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</w:tcPr>
          <w:p w14:paraId="31818B9E" w14:textId="77777777" w:rsidR="007D6205" w:rsidRDefault="007D6205" w:rsidP="007601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Auftraggeber</w:t>
            </w:r>
          </w:p>
          <w:p w14:paraId="16DABF3B" w14:textId="679F2703" w:rsidR="0036170D" w:rsidRPr="00FF7257" w:rsidRDefault="0036170D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0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0"/>
            <w:r>
              <w:fldChar w:fldCharType="end"/>
            </w:r>
          </w:p>
        </w:tc>
        <w:tc>
          <w:tcPr>
            <w:tcW w:w="2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87042A" w14:textId="77777777" w:rsidR="007D6205" w:rsidRDefault="007D6205" w:rsidP="0076019D">
            <w:pPr>
              <w:rPr>
                <w:sz w:val="16"/>
                <w:szCs w:val="16"/>
              </w:rPr>
            </w:pPr>
            <w:r w:rsidRPr="000E2A77">
              <w:rPr>
                <w:sz w:val="16"/>
                <w:szCs w:val="16"/>
              </w:rPr>
              <w:t>Auftragsnummer</w:t>
            </w:r>
          </w:p>
          <w:p w14:paraId="60E6FD0B" w14:textId="096A8EC0" w:rsidR="0036170D" w:rsidRPr="000E2A77" w:rsidRDefault="0036170D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B18F0EC" w14:textId="77777777" w:rsidR="007D6205" w:rsidRDefault="007B6001" w:rsidP="007B60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Auftragsd</w:t>
            </w:r>
            <w:r w:rsidR="007D6205" w:rsidRPr="000E2A77">
              <w:rPr>
                <w:sz w:val="16"/>
                <w:szCs w:val="16"/>
              </w:rPr>
              <w:t>atum</w:t>
            </w:r>
          </w:p>
          <w:p w14:paraId="18867B32" w14:textId="325FA9E6" w:rsidR="0036170D" w:rsidRPr="000E2A77" w:rsidRDefault="0036170D" w:rsidP="007B6001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B6001" w:rsidRPr="00FF7257" w14:paraId="34BF6DE7" w14:textId="77777777" w:rsidTr="00173EFB">
        <w:trPr>
          <w:trHeight w:val="567"/>
        </w:trPr>
        <w:tc>
          <w:tcPr>
            <w:tcW w:w="5068" w:type="dxa"/>
            <w:gridSpan w:val="2"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</w:tcPr>
          <w:p w14:paraId="33F8B10C" w14:textId="078F82D5" w:rsidR="007B6001" w:rsidRDefault="0036170D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E16BBB" w14:textId="77777777" w:rsidR="007B6001" w:rsidRDefault="00AC27E8" w:rsidP="007601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Aktenzeichen</w:t>
            </w:r>
          </w:p>
          <w:p w14:paraId="66ACF286" w14:textId="2F6E7AE4" w:rsidR="0036170D" w:rsidRPr="000E2A77" w:rsidRDefault="0036170D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DD4559" w14:textId="77777777" w:rsidR="007B6001" w:rsidRDefault="007B6001" w:rsidP="007601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Datum</w:t>
            </w:r>
          </w:p>
          <w:p w14:paraId="13E0DE5E" w14:textId="09C132B4" w:rsidR="0036170D" w:rsidRPr="000E2A77" w:rsidRDefault="0036170D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D6205" w:rsidRPr="00FF7257" w14:paraId="6B1F399B" w14:textId="77777777" w:rsidTr="00A666FD">
        <w:trPr>
          <w:trHeight w:val="2835"/>
        </w:trPr>
        <w:tc>
          <w:tcPr>
            <w:tcW w:w="9923" w:type="dxa"/>
            <w:gridSpan w:val="4"/>
            <w:noWrap/>
            <w:tcMar>
              <w:left w:w="28" w:type="dxa"/>
            </w:tcMar>
          </w:tcPr>
          <w:p w14:paraId="41D0321C" w14:textId="6276674E" w:rsidR="007D6205" w:rsidRPr="00FF7257" w:rsidRDefault="0036170D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D6205" w:rsidRPr="00AA3CA8" w14:paraId="16C96B23" w14:textId="77777777" w:rsidTr="00BA01DD">
        <w:trPr>
          <w:trHeight w:val="397"/>
        </w:trPr>
        <w:tc>
          <w:tcPr>
            <w:tcW w:w="1504" w:type="dxa"/>
            <w:noWrap/>
            <w:tcMar>
              <w:left w:w="28" w:type="dxa"/>
            </w:tcMar>
            <w:vAlign w:val="center"/>
          </w:tcPr>
          <w:p w14:paraId="27F1DC8E" w14:textId="77777777" w:rsidR="007D6205" w:rsidRPr="00AF5608" w:rsidRDefault="007D6205" w:rsidP="0076019D">
            <w:r w:rsidRPr="00AF5608">
              <w:t>Baumaßnahme</w:t>
            </w:r>
          </w:p>
        </w:tc>
        <w:tc>
          <w:tcPr>
            <w:tcW w:w="8419" w:type="dxa"/>
            <w:gridSpan w:val="3"/>
            <w:tcBorders>
              <w:bottom w:val="single" w:sz="4" w:space="0" w:color="A6A6A6" w:themeColor="background1" w:themeShade="A6"/>
            </w:tcBorders>
            <w:noWrap/>
            <w:vAlign w:val="center"/>
          </w:tcPr>
          <w:p w14:paraId="04A70723" w14:textId="2CE36738" w:rsidR="007D6205" w:rsidRPr="00AA3CA8" w:rsidRDefault="0036170D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D6205" w:rsidRPr="00AA3CA8" w14:paraId="127674B2" w14:textId="77777777" w:rsidTr="00BA01DD">
        <w:trPr>
          <w:trHeight w:val="397"/>
        </w:trPr>
        <w:tc>
          <w:tcPr>
            <w:tcW w:w="1504" w:type="dxa"/>
            <w:noWrap/>
            <w:tcMar>
              <w:left w:w="28" w:type="dxa"/>
            </w:tcMar>
            <w:vAlign w:val="center"/>
          </w:tcPr>
          <w:p w14:paraId="481FD1A4" w14:textId="77777777" w:rsidR="007D6205" w:rsidRPr="00AF5608" w:rsidRDefault="007D6205" w:rsidP="0076019D"/>
        </w:tc>
        <w:tc>
          <w:tcPr>
            <w:tcW w:w="8419" w:type="dxa"/>
            <w:gridSpan w:val="3"/>
            <w:tcBorders>
              <w:bottom w:val="single" w:sz="4" w:space="0" w:color="A6A6A6" w:themeColor="background1" w:themeShade="A6"/>
            </w:tcBorders>
            <w:noWrap/>
            <w:vAlign w:val="center"/>
          </w:tcPr>
          <w:p w14:paraId="07BA55B3" w14:textId="1CE8F4DE" w:rsidR="007D6205" w:rsidRPr="00AA3CA8" w:rsidRDefault="0036170D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D6205" w:rsidRPr="00AA3CA8" w14:paraId="53242CCE" w14:textId="77777777" w:rsidTr="00BA01DD">
        <w:trPr>
          <w:trHeight w:val="397"/>
        </w:trPr>
        <w:tc>
          <w:tcPr>
            <w:tcW w:w="1504" w:type="dxa"/>
            <w:noWrap/>
            <w:tcMar>
              <w:left w:w="28" w:type="dxa"/>
            </w:tcMar>
            <w:vAlign w:val="center"/>
          </w:tcPr>
          <w:p w14:paraId="65677AC6" w14:textId="77777777" w:rsidR="007D6205" w:rsidRPr="00AF5608" w:rsidRDefault="007D6205" w:rsidP="0076019D">
            <w:pPr>
              <w:spacing w:before="120"/>
            </w:pPr>
            <w:r>
              <w:t>Leistung</w:t>
            </w:r>
          </w:p>
        </w:tc>
        <w:tc>
          <w:tcPr>
            <w:tcW w:w="8419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noWrap/>
            <w:vAlign w:val="center"/>
          </w:tcPr>
          <w:p w14:paraId="4DDDDAEA" w14:textId="5753DDE7" w:rsidR="007D6205" w:rsidRPr="00AA3CA8" w:rsidRDefault="0036170D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D6205" w:rsidRPr="00AA3CA8" w14:paraId="5DC50F07" w14:textId="77777777" w:rsidTr="00BA01DD">
        <w:trPr>
          <w:trHeight w:val="397"/>
        </w:trPr>
        <w:tc>
          <w:tcPr>
            <w:tcW w:w="1504" w:type="dxa"/>
            <w:noWrap/>
            <w:tcMar>
              <w:left w:w="28" w:type="dxa"/>
            </w:tcMar>
            <w:vAlign w:val="center"/>
          </w:tcPr>
          <w:p w14:paraId="2DD7C6F5" w14:textId="77777777" w:rsidR="007D6205" w:rsidRPr="00AF5608" w:rsidRDefault="007D6205" w:rsidP="0076019D">
            <w:pPr>
              <w:spacing w:before="120"/>
            </w:pPr>
          </w:p>
        </w:tc>
        <w:tc>
          <w:tcPr>
            <w:tcW w:w="8419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noWrap/>
            <w:vAlign w:val="center"/>
          </w:tcPr>
          <w:p w14:paraId="49F882F7" w14:textId="587DB398" w:rsidR="007D6205" w:rsidRPr="00AA3CA8" w:rsidRDefault="0036170D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35F5E29" w14:textId="2BB73FE6" w:rsidR="009360C0" w:rsidRDefault="00173EFB" w:rsidP="00A666FD">
      <w:pPr>
        <w:pStyle w:val="Oben"/>
      </w:pPr>
      <w:r>
        <w:t>Androhung der Vertragskündigung wegen Leistungsverzug</w:t>
      </w:r>
    </w:p>
    <w:p w14:paraId="4631D61C" w14:textId="585A8283" w:rsidR="00E66E8D" w:rsidRPr="0012464A" w:rsidRDefault="00E66E8D" w:rsidP="00A666FD">
      <w:pPr>
        <w:pStyle w:val="Text"/>
        <w:rPr>
          <w:b/>
        </w:rPr>
      </w:pPr>
      <w:r w:rsidRPr="0012464A">
        <w:t>Sehr geehrte Damen und Herren,</w:t>
      </w:r>
    </w:p>
    <w:tbl>
      <w:tblPr>
        <w:tblW w:w="9923" w:type="dxa"/>
        <w:tblLook w:val="01E0" w:firstRow="1" w:lastRow="1" w:firstColumn="1" w:lastColumn="1" w:noHBand="0" w:noVBand="0"/>
      </w:tblPr>
      <w:tblGrid>
        <w:gridCol w:w="1342"/>
        <w:gridCol w:w="1310"/>
        <w:gridCol w:w="7271"/>
      </w:tblGrid>
      <w:tr w:rsidR="00E66E8D" w:rsidRPr="00AA3CA8" w14:paraId="5EAA2CE0" w14:textId="77777777" w:rsidTr="00A666FD">
        <w:trPr>
          <w:trHeight w:val="284"/>
        </w:trPr>
        <w:tc>
          <w:tcPr>
            <w:tcW w:w="1334" w:type="dxa"/>
            <w:noWrap/>
            <w:tcMar>
              <w:top w:w="57" w:type="dxa"/>
              <w:left w:w="28" w:type="dxa"/>
              <w:right w:w="0" w:type="dxa"/>
            </w:tcMar>
            <w:vAlign w:val="center"/>
          </w:tcPr>
          <w:p w14:paraId="1E12A3CC" w14:textId="77777777" w:rsidR="00E66E8D" w:rsidRPr="00AA3CA8" w:rsidRDefault="00E66E8D" w:rsidP="00486E08">
            <w:r w:rsidRPr="0012323A">
              <w:rPr>
                <w:szCs w:val="20"/>
              </w:rPr>
              <w:t xml:space="preserve">ich habe </w:t>
            </w:r>
            <w:r w:rsidRPr="00920EF2">
              <w:rPr>
                <w:szCs w:val="20"/>
              </w:rPr>
              <w:t>am</w:t>
            </w:r>
          </w:p>
        </w:tc>
        <w:tc>
          <w:tcPr>
            <w:tcW w:w="1310" w:type="dxa"/>
            <w:tcBorders>
              <w:bottom w:val="single" w:sz="4" w:space="0" w:color="A6A6A6" w:themeColor="background1" w:themeShade="A6"/>
            </w:tcBorders>
            <w:tcMar>
              <w:top w:w="57" w:type="dxa"/>
              <w:left w:w="28" w:type="dxa"/>
            </w:tcMar>
            <w:vAlign w:val="center"/>
          </w:tcPr>
          <w:p w14:paraId="4C228F9E" w14:textId="6938A15E" w:rsidR="00E66E8D" w:rsidRPr="00AA3CA8" w:rsidRDefault="0036170D" w:rsidP="00486E08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279" w:type="dxa"/>
            <w:tcMar>
              <w:top w:w="57" w:type="dxa"/>
              <w:left w:w="28" w:type="dxa"/>
            </w:tcMar>
            <w:vAlign w:val="center"/>
          </w:tcPr>
          <w:p w14:paraId="64EC7750" w14:textId="77777777" w:rsidR="00E66E8D" w:rsidRPr="00AA3CA8" w:rsidRDefault="00E66E8D" w:rsidP="00486E08">
            <w:r w:rsidRPr="0012323A">
              <w:rPr>
                <w:szCs w:val="20"/>
              </w:rPr>
              <w:t>folgenden Bautenstand festgestellt:</w:t>
            </w:r>
          </w:p>
        </w:tc>
      </w:tr>
      <w:tr w:rsidR="00E66E8D" w:rsidRPr="00AA3CA8" w14:paraId="29F20EE3" w14:textId="77777777" w:rsidTr="0012464A">
        <w:trPr>
          <w:trHeight w:val="1025"/>
        </w:trPr>
        <w:tc>
          <w:tcPr>
            <w:tcW w:w="9923" w:type="dxa"/>
            <w:gridSpan w:val="3"/>
            <w:noWrap/>
            <w:vAlign w:val="bottom"/>
          </w:tcPr>
          <w:p w14:paraId="0A795EC9" w14:textId="77777777" w:rsidR="00E66E8D" w:rsidRDefault="0036170D" w:rsidP="00486E08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255E2C95" w14:textId="207C06C8" w:rsidR="0036170D" w:rsidRDefault="0036170D" w:rsidP="00486E08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511CF601" w14:textId="2387BC0B" w:rsidR="0036170D" w:rsidRDefault="0036170D" w:rsidP="00486E08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41886E08" w14:textId="6571DFD5" w:rsidR="0036170D" w:rsidRPr="00AA3CA8" w:rsidRDefault="0036170D" w:rsidP="0036170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97"/>
        <w:gridCol w:w="3118"/>
        <w:gridCol w:w="2296"/>
        <w:gridCol w:w="993"/>
        <w:gridCol w:w="992"/>
        <w:gridCol w:w="567"/>
        <w:gridCol w:w="1106"/>
      </w:tblGrid>
      <w:tr w:rsidR="00F35EAF" w:rsidRPr="00E66E8D" w14:paraId="4F826FBE" w14:textId="77777777" w:rsidTr="002D39F8">
        <w:trPr>
          <w:trHeight w:val="397"/>
        </w:trPr>
        <w:tc>
          <w:tcPr>
            <w:tcW w:w="9923" w:type="dxa"/>
            <w:gridSpan w:val="8"/>
            <w:noWrap/>
            <w:tcMar>
              <w:top w:w="57" w:type="dxa"/>
              <w:left w:w="28" w:type="dxa"/>
              <w:right w:w="0" w:type="dxa"/>
            </w:tcMar>
            <w:vAlign w:val="center"/>
          </w:tcPr>
          <w:p w14:paraId="1F670DA0" w14:textId="0067F3BE" w:rsidR="00F35EAF" w:rsidRPr="00BA01DD" w:rsidRDefault="0086692A">
            <w:pPr>
              <w:rPr>
                <w:b/>
              </w:rPr>
            </w:pPr>
            <w:r>
              <w:rPr>
                <w:b/>
              </w:rPr>
              <w:t>Folglich</w:t>
            </w:r>
            <w:r w:rsidR="00C3636D" w:rsidRPr="0012464A">
              <w:rPr>
                <w:b/>
              </w:rPr>
              <w:t xml:space="preserve"> sind Sie in </w:t>
            </w:r>
            <w:r w:rsidR="00C3636D" w:rsidRPr="00BA01DD">
              <w:rPr>
                <w:b/>
                <w:u w:val="single"/>
              </w:rPr>
              <w:t>Verzug</w:t>
            </w:r>
            <w:r w:rsidR="00C3636D" w:rsidRPr="00BA01DD">
              <w:rPr>
                <w:b/>
              </w:rPr>
              <w:t xml:space="preserve"> geraten</w:t>
            </w:r>
            <w:r>
              <w:rPr>
                <w:b/>
              </w:rPr>
              <w:t xml:space="preserve"> wegen</w:t>
            </w:r>
          </w:p>
        </w:tc>
      </w:tr>
      <w:tr w:rsidR="002A5A8A" w:rsidRPr="00E66E8D" w14:paraId="725B42B2" w14:textId="17FD09FC" w:rsidTr="00BA01DD">
        <w:trPr>
          <w:trHeight w:val="397"/>
        </w:trPr>
        <w:tc>
          <w:tcPr>
            <w:tcW w:w="454" w:type="dxa"/>
            <w:noWrap/>
            <w:tcMar>
              <w:top w:w="57" w:type="dxa"/>
              <w:left w:w="28" w:type="dxa"/>
              <w:right w:w="0" w:type="dxa"/>
            </w:tcMar>
          </w:tcPr>
          <w:p w14:paraId="4C8DB0F8" w14:textId="526DB8E4" w:rsidR="00A357A8" w:rsidRDefault="00A357A8" w:rsidP="00BA01DD">
            <w:pPr>
              <w:rPr>
                <w:b/>
              </w:rPr>
            </w:pPr>
            <w:r w:rsidRPr="0012323A">
              <w:rPr>
                <w:szCs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323A">
              <w:rPr>
                <w:szCs w:val="20"/>
              </w:rPr>
              <w:instrText xml:space="preserve"> FORMCHECKBOX </w:instrText>
            </w:r>
            <w:r w:rsidR="0036170D">
              <w:rPr>
                <w:szCs w:val="20"/>
              </w:rPr>
            </w:r>
            <w:r w:rsidR="0036170D">
              <w:rPr>
                <w:szCs w:val="20"/>
              </w:rPr>
              <w:fldChar w:fldCharType="separate"/>
            </w:r>
            <w:r w:rsidRPr="0012323A">
              <w:rPr>
                <w:szCs w:val="20"/>
              </w:rPr>
              <w:fldChar w:fldCharType="end"/>
            </w:r>
          </w:p>
        </w:tc>
        <w:tc>
          <w:tcPr>
            <w:tcW w:w="9469" w:type="dxa"/>
            <w:gridSpan w:val="7"/>
            <w:noWrap/>
            <w:tcMar>
              <w:top w:w="57" w:type="dxa"/>
              <w:left w:w="28" w:type="dxa"/>
              <w:right w:w="0" w:type="dxa"/>
            </w:tcMar>
            <w:vAlign w:val="center"/>
          </w:tcPr>
          <w:p w14:paraId="72CB0A69" w14:textId="493C00CF" w:rsidR="00A357A8" w:rsidRPr="00BA01DD" w:rsidRDefault="00A357A8" w:rsidP="00BA01DD">
            <w:pPr>
              <w:tabs>
                <w:tab w:val="left" w:pos="3515"/>
                <w:tab w:val="left" w:pos="5783"/>
              </w:tabs>
            </w:pPr>
            <w:r w:rsidRPr="0012464A">
              <w:rPr>
                <w:u w:val="single"/>
              </w:rPr>
              <w:t>unzureichender Förderung</w:t>
            </w:r>
            <w:r w:rsidRPr="0012464A">
              <w:t xml:space="preserve"> der Baustelle (§</w:t>
            </w:r>
            <w:r w:rsidR="000E2A77" w:rsidRPr="0012464A">
              <w:t> </w:t>
            </w:r>
            <w:r w:rsidRPr="0012464A">
              <w:t>5 Abs</w:t>
            </w:r>
            <w:r w:rsidR="000E2A77" w:rsidRPr="0012464A">
              <w:t>atz </w:t>
            </w:r>
            <w:r w:rsidRPr="0012464A">
              <w:t>3 VOB/B)</w:t>
            </w:r>
            <w:r w:rsidR="00C3636D">
              <w:t xml:space="preserve">, weil Sie die </w:t>
            </w:r>
            <w:r w:rsidR="00554B76">
              <w:br/>
            </w:r>
            <w:r w:rsidR="00C3636D">
              <w:t>in</w:t>
            </w:r>
            <w:r w:rsidR="00554B76">
              <w:t> meiner </w:t>
            </w:r>
            <w:r w:rsidR="00C3636D">
              <w:t xml:space="preserve">Mahnung vom </w:t>
            </w:r>
            <w:r w:rsidR="0036170D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6170D">
              <w:instrText xml:space="preserve"> FORMTEXT </w:instrText>
            </w:r>
            <w:r w:rsidR="0036170D">
              <w:fldChar w:fldCharType="separate"/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fldChar w:fldCharType="end"/>
            </w:r>
            <w:r w:rsidR="00554B76">
              <w:tab/>
            </w:r>
            <w:r w:rsidR="00C3636D">
              <w:t xml:space="preserve"> Az.:</w:t>
            </w:r>
            <w:r w:rsidR="00276B53">
              <w:t xml:space="preserve"> </w:t>
            </w:r>
            <w:r w:rsidR="0036170D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6170D">
              <w:instrText xml:space="preserve"> FORMTEXT </w:instrText>
            </w:r>
            <w:r w:rsidR="0036170D">
              <w:fldChar w:fldCharType="separate"/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fldChar w:fldCharType="end"/>
            </w:r>
            <w:r w:rsidR="00554B76">
              <w:tab/>
            </w:r>
            <w:r w:rsidR="00C3636D">
              <w:t xml:space="preserve">gesetzte Frist für die Erfüllung meiner Abhilfeaufforderung vom </w:t>
            </w:r>
            <w:r w:rsidR="0036170D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6170D">
              <w:instrText xml:space="preserve"> FORMTEXT </w:instrText>
            </w:r>
            <w:r w:rsidR="0036170D">
              <w:fldChar w:fldCharType="separate"/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fldChar w:fldCharType="end"/>
            </w:r>
            <w:r w:rsidR="00554B76">
              <w:tab/>
            </w:r>
            <w:r w:rsidR="00C3636D">
              <w:t xml:space="preserve"> Az.: </w:t>
            </w:r>
            <w:r w:rsidR="0036170D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6170D">
              <w:instrText xml:space="preserve"> FORMTEXT </w:instrText>
            </w:r>
            <w:r w:rsidR="0036170D">
              <w:fldChar w:fldCharType="separate"/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fldChar w:fldCharType="end"/>
            </w:r>
            <w:r w:rsidR="00554B76">
              <w:tab/>
            </w:r>
            <w:r w:rsidR="00C3636D">
              <w:t>fruchtlos haben verstreichen lassen.</w:t>
            </w:r>
          </w:p>
        </w:tc>
      </w:tr>
      <w:tr w:rsidR="002A5A8A" w14:paraId="2DBF91C1" w14:textId="52CF9B8B" w:rsidTr="00A666FD">
        <w:trPr>
          <w:trHeight w:val="284"/>
        </w:trPr>
        <w:tc>
          <w:tcPr>
            <w:tcW w:w="454" w:type="dxa"/>
            <w:noWrap/>
            <w:tcMar>
              <w:top w:w="28" w:type="dxa"/>
              <w:left w:w="28" w:type="dxa"/>
              <w:right w:w="0" w:type="dxa"/>
            </w:tcMar>
            <w:vAlign w:val="center"/>
          </w:tcPr>
          <w:p w14:paraId="030B8CB2" w14:textId="7D59E903" w:rsidR="00861450" w:rsidRDefault="00861450" w:rsidP="007A4D66">
            <w:pPr>
              <w:rPr>
                <w:b/>
              </w:rPr>
            </w:pPr>
            <w:r w:rsidRPr="0012323A">
              <w:rPr>
                <w:szCs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323A">
              <w:rPr>
                <w:szCs w:val="20"/>
              </w:rPr>
              <w:instrText xml:space="preserve"> FORMCHECKBOX </w:instrText>
            </w:r>
            <w:r w:rsidR="0036170D">
              <w:rPr>
                <w:szCs w:val="20"/>
              </w:rPr>
            </w:r>
            <w:r w:rsidR="0036170D">
              <w:rPr>
                <w:szCs w:val="20"/>
              </w:rPr>
              <w:fldChar w:fldCharType="separate"/>
            </w:r>
            <w:r w:rsidRPr="0012323A">
              <w:rPr>
                <w:szCs w:val="20"/>
              </w:rPr>
              <w:fldChar w:fldCharType="end"/>
            </w:r>
          </w:p>
        </w:tc>
        <w:tc>
          <w:tcPr>
            <w:tcW w:w="9469" w:type="dxa"/>
            <w:gridSpan w:val="7"/>
            <w:noWrap/>
            <w:tcMar>
              <w:top w:w="57" w:type="dxa"/>
              <w:left w:w="28" w:type="dxa"/>
              <w:right w:w="0" w:type="dxa"/>
            </w:tcMar>
            <w:vAlign w:val="center"/>
          </w:tcPr>
          <w:p w14:paraId="6D213372" w14:textId="49E9FC1A" w:rsidR="00861450" w:rsidRPr="00BA01DD" w:rsidRDefault="00861450" w:rsidP="00193918">
            <w:r w:rsidRPr="00BA01DD">
              <w:rPr>
                <w:u w:val="single"/>
              </w:rPr>
              <w:t xml:space="preserve">Nichteinhaltung </w:t>
            </w:r>
            <w:r w:rsidR="00193918" w:rsidRPr="00BA01DD">
              <w:rPr>
                <w:u w:val="single"/>
              </w:rPr>
              <w:t>folgender</w:t>
            </w:r>
            <w:r w:rsidRPr="00BA01DD">
              <w:rPr>
                <w:u w:val="single"/>
              </w:rPr>
              <w:t xml:space="preserve"> Vertragsfrist</w:t>
            </w:r>
            <w:r w:rsidRPr="00BA01DD">
              <w:t xml:space="preserve"> (§</w:t>
            </w:r>
            <w:r w:rsidR="000E2A77" w:rsidRPr="00BA01DD">
              <w:t> </w:t>
            </w:r>
            <w:r w:rsidRPr="00BA01DD">
              <w:t>5 Abs</w:t>
            </w:r>
            <w:r w:rsidR="000E2A77" w:rsidRPr="00BA01DD">
              <w:t>atz </w:t>
            </w:r>
            <w:r w:rsidRPr="00BA01DD">
              <w:t>4 VOB/B)</w:t>
            </w:r>
          </w:p>
        </w:tc>
      </w:tr>
      <w:tr w:rsidR="00297896" w:rsidDel="00193918" w14:paraId="228159FE" w14:textId="77777777" w:rsidTr="00BA01DD">
        <w:trPr>
          <w:trHeight w:val="284"/>
        </w:trPr>
        <w:tc>
          <w:tcPr>
            <w:tcW w:w="454" w:type="dxa"/>
            <w:noWrap/>
            <w:tcMar>
              <w:top w:w="57" w:type="dxa"/>
              <w:left w:w="28" w:type="dxa"/>
              <w:right w:w="0" w:type="dxa"/>
            </w:tcMar>
            <w:vAlign w:val="center"/>
          </w:tcPr>
          <w:p w14:paraId="56F56302" w14:textId="77777777" w:rsidR="00297896" w:rsidRPr="0012323A" w:rsidDel="00193918" w:rsidRDefault="00297896" w:rsidP="003507BD">
            <w:pPr>
              <w:rPr>
                <w:szCs w:val="20"/>
              </w:rPr>
            </w:pPr>
          </w:p>
        </w:tc>
        <w:tc>
          <w:tcPr>
            <w:tcW w:w="397" w:type="dxa"/>
            <w:noWrap/>
            <w:tcMar>
              <w:top w:w="28" w:type="dxa"/>
              <w:left w:w="28" w:type="dxa"/>
              <w:right w:w="0" w:type="dxa"/>
            </w:tcMar>
            <w:vAlign w:val="center"/>
          </w:tcPr>
          <w:p w14:paraId="1EE42C67" w14:textId="02B67097" w:rsidR="00297896" w:rsidRPr="00C51D3B" w:rsidDel="00193918" w:rsidRDefault="00297896" w:rsidP="003507BD">
            <w:r w:rsidRPr="0012323A">
              <w:rPr>
                <w:szCs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323A">
              <w:rPr>
                <w:szCs w:val="20"/>
              </w:rPr>
              <w:instrText xml:space="preserve"> FORMCHECKBOX </w:instrText>
            </w:r>
            <w:r w:rsidR="0036170D">
              <w:rPr>
                <w:szCs w:val="20"/>
              </w:rPr>
            </w:r>
            <w:r w:rsidR="0036170D">
              <w:rPr>
                <w:szCs w:val="20"/>
              </w:rPr>
              <w:fldChar w:fldCharType="separate"/>
            </w:r>
            <w:r w:rsidRPr="0012323A">
              <w:rPr>
                <w:szCs w:val="20"/>
              </w:rPr>
              <w:fldChar w:fldCharType="end"/>
            </w:r>
          </w:p>
        </w:tc>
        <w:tc>
          <w:tcPr>
            <w:tcW w:w="3118" w:type="dxa"/>
            <w:tcMar>
              <w:top w:w="28" w:type="dxa"/>
              <w:left w:w="28" w:type="dxa"/>
            </w:tcMar>
            <w:vAlign w:val="center"/>
          </w:tcPr>
          <w:p w14:paraId="32883BBE" w14:textId="3B9D4895" w:rsidR="00297896" w:rsidRPr="00C51D3B" w:rsidDel="00193918" w:rsidRDefault="00297896" w:rsidP="003507BD">
            <w:r>
              <w:t>für den Ausführungsbeginn</w:t>
            </w:r>
          </w:p>
        </w:tc>
        <w:tc>
          <w:tcPr>
            <w:tcW w:w="2296" w:type="dxa"/>
            <w:noWrap/>
            <w:tcMar>
              <w:top w:w="28" w:type="dxa"/>
              <w:left w:w="28" w:type="dxa"/>
              <w:bottom w:w="28" w:type="dxa"/>
              <w:right w:w="0" w:type="dxa"/>
            </w:tcMar>
            <w:vAlign w:val="center"/>
          </w:tcPr>
          <w:p w14:paraId="5F441F94" w14:textId="19FA7368" w:rsidR="00297896" w:rsidRPr="00C51D3B" w:rsidDel="00193918" w:rsidRDefault="00297896" w:rsidP="00BA01DD">
            <w:r w:rsidRPr="0012323A">
              <w:rPr>
                <w:szCs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323A">
              <w:rPr>
                <w:szCs w:val="20"/>
              </w:rPr>
              <w:instrText xml:space="preserve"> FORMCHECKBOX </w:instrText>
            </w:r>
            <w:r w:rsidR="0036170D">
              <w:rPr>
                <w:szCs w:val="20"/>
              </w:rPr>
            </w:r>
            <w:r w:rsidR="0036170D">
              <w:rPr>
                <w:szCs w:val="20"/>
              </w:rPr>
              <w:fldChar w:fldCharType="separate"/>
            </w:r>
            <w:r w:rsidRPr="0012323A">
              <w:rPr>
                <w:szCs w:val="20"/>
              </w:rPr>
              <w:fldChar w:fldCharType="end"/>
            </w:r>
            <w:r>
              <w:t xml:space="preserve"> am</w:t>
            </w:r>
            <w:r w:rsidR="0036170D">
              <w:t xml:space="preserve"> </w:t>
            </w:r>
            <w:r w:rsidR="0036170D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6170D">
              <w:instrText xml:space="preserve"> FORMTEXT </w:instrText>
            </w:r>
            <w:r w:rsidR="0036170D">
              <w:fldChar w:fldCharType="separate"/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fldChar w:fldCharType="end"/>
            </w:r>
          </w:p>
        </w:tc>
        <w:tc>
          <w:tcPr>
            <w:tcW w:w="993" w:type="dxa"/>
            <w:noWrap/>
            <w:tcMar>
              <w:top w:w="28" w:type="dxa"/>
              <w:left w:w="28" w:type="dxa"/>
              <w:bottom w:w="28" w:type="dxa"/>
              <w:right w:w="0" w:type="dxa"/>
            </w:tcMar>
            <w:vAlign w:val="center"/>
          </w:tcPr>
          <w:p w14:paraId="537C5C23" w14:textId="7037C902" w:rsidR="00297896" w:rsidRPr="00C51D3B" w:rsidDel="00193918" w:rsidRDefault="00297896" w:rsidP="003507BD">
            <w:r w:rsidRPr="0012323A">
              <w:rPr>
                <w:szCs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323A">
              <w:rPr>
                <w:szCs w:val="20"/>
              </w:rPr>
              <w:instrText xml:space="preserve"> FORMCHECKBOX </w:instrText>
            </w:r>
            <w:r w:rsidR="0036170D">
              <w:rPr>
                <w:szCs w:val="20"/>
              </w:rPr>
            </w:r>
            <w:r w:rsidR="0036170D">
              <w:rPr>
                <w:szCs w:val="20"/>
              </w:rPr>
              <w:fldChar w:fldCharType="separate"/>
            </w:r>
            <w:r w:rsidRPr="0012323A">
              <w:rPr>
                <w:szCs w:val="20"/>
              </w:rPr>
              <w:fldChar w:fldCharType="end"/>
            </w:r>
            <w:r w:rsidR="00554B76">
              <w:t xml:space="preserve"> in der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90AB676" w14:textId="4EF76FD4" w:rsidR="00297896" w:rsidRPr="00C51D3B" w:rsidDel="00193918" w:rsidRDefault="0036170D" w:rsidP="00BA01D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tcMar>
              <w:left w:w="0" w:type="dxa"/>
              <w:right w:w="0" w:type="dxa"/>
            </w:tcMar>
            <w:vAlign w:val="center"/>
          </w:tcPr>
          <w:p w14:paraId="1F3CA217" w14:textId="780A03FE" w:rsidR="00297896" w:rsidRPr="00C51D3B" w:rsidDel="00193918" w:rsidRDefault="00297896" w:rsidP="00A666FD">
            <w:r>
              <w:t>KW</w:t>
            </w:r>
          </w:p>
        </w:tc>
        <w:tc>
          <w:tcPr>
            <w:tcW w:w="11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4E78FB7" w14:textId="42D923BB" w:rsidR="00297896" w:rsidRPr="00C51D3B" w:rsidDel="00193918" w:rsidRDefault="00297896" w:rsidP="003507BD"/>
        </w:tc>
      </w:tr>
      <w:tr w:rsidR="00554B76" w:rsidDel="00193918" w14:paraId="1368BBF1" w14:textId="77777777" w:rsidTr="00BA01DD">
        <w:trPr>
          <w:trHeight w:val="567"/>
        </w:trPr>
        <w:tc>
          <w:tcPr>
            <w:tcW w:w="454" w:type="dxa"/>
            <w:vMerge w:val="restart"/>
            <w:noWrap/>
            <w:tcMar>
              <w:top w:w="57" w:type="dxa"/>
              <w:left w:w="28" w:type="dxa"/>
              <w:right w:w="0" w:type="dxa"/>
            </w:tcMar>
          </w:tcPr>
          <w:p w14:paraId="06574DF6" w14:textId="77777777" w:rsidR="00554B76" w:rsidRPr="0012323A" w:rsidDel="00193918" w:rsidRDefault="00554B76" w:rsidP="00BA01DD">
            <w:pPr>
              <w:rPr>
                <w:szCs w:val="20"/>
              </w:rPr>
            </w:pPr>
          </w:p>
        </w:tc>
        <w:tc>
          <w:tcPr>
            <w:tcW w:w="397" w:type="dxa"/>
            <w:vMerge w:val="restart"/>
            <w:noWrap/>
            <w:tcMar>
              <w:top w:w="28" w:type="dxa"/>
              <w:left w:w="28" w:type="dxa"/>
              <w:right w:w="0" w:type="dxa"/>
            </w:tcMar>
          </w:tcPr>
          <w:p w14:paraId="5E569C20" w14:textId="77777777" w:rsidR="00554B76" w:rsidRPr="00C51D3B" w:rsidDel="00193918" w:rsidRDefault="00554B76" w:rsidP="00BA01DD">
            <w:r w:rsidRPr="0012323A">
              <w:rPr>
                <w:szCs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323A">
              <w:rPr>
                <w:szCs w:val="20"/>
              </w:rPr>
              <w:instrText xml:space="preserve"> FORMCHECKBOX </w:instrText>
            </w:r>
            <w:r w:rsidR="0036170D">
              <w:rPr>
                <w:szCs w:val="20"/>
              </w:rPr>
            </w:r>
            <w:r w:rsidR="0036170D">
              <w:rPr>
                <w:szCs w:val="20"/>
              </w:rPr>
              <w:fldChar w:fldCharType="separate"/>
            </w:r>
            <w:r w:rsidRPr="0012323A">
              <w:rPr>
                <w:szCs w:val="20"/>
              </w:rPr>
              <w:fldChar w:fldCharType="end"/>
            </w:r>
          </w:p>
        </w:tc>
        <w:tc>
          <w:tcPr>
            <w:tcW w:w="3118" w:type="dxa"/>
            <w:vMerge w:val="restart"/>
            <w:tcMar>
              <w:top w:w="28" w:type="dxa"/>
              <w:left w:w="28" w:type="dxa"/>
            </w:tcMar>
          </w:tcPr>
          <w:p w14:paraId="3BB05596" w14:textId="2561CBE8" w:rsidR="00554B76" w:rsidRPr="00C51D3B" w:rsidDel="00193918" w:rsidRDefault="00554B76">
            <w:r>
              <w:t>für folgenden Bauzwischenstand:</w:t>
            </w:r>
          </w:p>
        </w:tc>
        <w:tc>
          <w:tcPr>
            <w:tcW w:w="5954" w:type="dxa"/>
            <w:gridSpan w:val="5"/>
            <w:noWrap/>
            <w:tcMar>
              <w:top w:w="28" w:type="dxa"/>
              <w:left w:w="28" w:type="dxa"/>
              <w:bottom w:w="28" w:type="dxa"/>
              <w:right w:w="0" w:type="dxa"/>
            </w:tcMar>
          </w:tcPr>
          <w:p w14:paraId="5A83F55C" w14:textId="71A53CF7" w:rsidR="00554B76" w:rsidRPr="00C51D3B" w:rsidDel="00193918" w:rsidRDefault="0036170D" w:rsidP="00BA01D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54B76" w:rsidDel="00193918" w14:paraId="1A7DD25D" w14:textId="77777777" w:rsidTr="00564EE7">
        <w:trPr>
          <w:trHeight w:val="284"/>
        </w:trPr>
        <w:tc>
          <w:tcPr>
            <w:tcW w:w="454" w:type="dxa"/>
            <w:vMerge/>
            <w:noWrap/>
            <w:tcMar>
              <w:top w:w="57" w:type="dxa"/>
              <w:left w:w="28" w:type="dxa"/>
              <w:right w:w="0" w:type="dxa"/>
            </w:tcMar>
            <w:vAlign w:val="center"/>
          </w:tcPr>
          <w:p w14:paraId="0853F27B" w14:textId="77777777" w:rsidR="00554B76" w:rsidRPr="0012323A" w:rsidDel="00193918" w:rsidRDefault="00554B76" w:rsidP="00486E08">
            <w:pPr>
              <w:rPr>
                <w:szCs w:val="20"/>
              </w:rPr>
            </w:pPr>
          </w:p>
        </w:tc>
        <w:tc>
          <w:tcPr>
            <w:tcW w:w="397" w:type="dxa"/>
            <w:vMerge/>
            <w:noWrap/>
            <w:tcMar>
              <w:top w:w="28" w:type="dxa"/>
              <w:left w:w="28" w:type="dxa"/>
              <w:right w:w="0" w:type="dxa"/>
            </w:tcMar>
            <w:vAlign w:val="center"/>
          </w:tcPr>
          <w:p w14:paraId="178A1BAC" w14:textId="77777777" w:rsidR="00554B76" w:rsidRPr="0012323A" w:rsidRDefault="00554B76" w:rsidP="00486E08">
            <w:pPr>
              <w:rPr>
                <w:szCs w:val="20"/>
              </w:rPr>
            </w:pPr>
          </w:p>
        </w:tc>
        <w:tc>
          <w:tcPr>
            <w:tcW w:w="3118" w:type="dxa"/>
            <w:vMerge/>
            <w:tcMar>
              <w:top w:w="28" w:type="dxa"/>
              <w:left w:w="28" w:type="dxa"/>
            </w:tcMar>
            <w:vAlign w:val="center"/>
          </w:tcPr>
          <w:p w14:paraId="285457CC" w14:textId="77777777" w:rsidR="00554B76" w:rsidRDefault="00554B76" w:rsidP="00214747"/>
        </w:tc>
        <w:tc>
          <w:tcPr>
            <w:tcW w:w="2296" w:type="dxa"/>
            <w:noWrap/>
            <w:tcMar>
              <w:top w:w="28" w:type="dxa"/>
              <w:left w:w="28" w:type="dxa"/>
              <w:bottom w:w="28" w:type="dxa"/>
              <w:right w:w="0" w:type="dxa"/>
            </w:tcMar>
            <w:vAlign w:val="center"/>
          </w:tcPr>
          <w:p w14:paraId="41DF5A60" w14:textId="6C5213D2" w:rsidR="00554B76" w:rsidRDefault="00554B76" w:rsidP="00BA01DD">
            <w:r w:rsidRPr="0012323A">
              <w:rPr>
                <w:szCs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323A">
              <w:rPr>
                <w:szCs w:val="20"/>
              </w:rPr>
              <w:instrText xml:space="preserve"> FORMCHECKBOX </w:instrText>
            </w:r>
            <w:r w:rsidR="0036170D">
              <w:rPr>
                <w:szCs w:val="20"/>
              </w:rPr>
            </w:r>
            <w:r w:rsidR="0036170D">
              <w:rPr>
                <w:szCs w:val="20"/>
              </w:rPr>
              <w:fldChar w:fldCharType="separate"/>
            </w:r>
            <w:r w:rsidRPr="0012323A">
              <w:rPr>
                <w:szCs w:val="20"/>
              </w:rPr>
              <w:fldChar w:fldCharType="end"/>
            </w:r>
            <w:r>
              <w:rPr>
                <w:szCs w:val="20"/>
              </w:rPr>
              <w:t xml:space="preserve"> </w:t>
            </w:r>
            <w:r>
              <w:t>am</w:t>
            </w:r>
            <w:r w:rsidR="0036170D">
              <w:t xml:space="preserve"> </w:t>
            </w:r>
            <w:r w:rsidR="0036170D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6170D">
              <w:instrText xml:space="preserve"> FORMTEXT </w:instrText>
            </w:r>
            <w:r w:rsidR="0036170D">
              <w:fldChar w:fldCharType="separate"/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fldChar w:fldCharType="end"/>
            </w:r>
          </w:p>
        </w:tc>
        <w:tc>
          <w:tcPr>
            <w:tcW w:w="993" w:type="dxa"/>
            <w:noWrap/>
            <w:tcMar>
              <w:top w:w="28" w:type="dxa"/>
              <w:left w:w="28" w:type="dxa"/>
              <w:bottom w:w="28" w:type="dxa"/>
              <w:right w:w="0" w:type="dxa"/>
            </w:tcMar>
            <w:vAlign w:val="center"/>
          </w:tcPr>
          <w:p w14:paraId="309AE08E" w14:textId="126338E8" w:rsidR="00554B76" w:rsidRPr="0012323A" w:rsidRDefault="00554B76" w:rsidP="00486E08">
            <w:pPr>
              <w:rPr>
                <w:szCs w:val="20"/>
              </w:rPr>
            </w:pPr>
            <w:r w:rsidRPr="0012323A">
              <w:rPr>
                <w:szCs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323A">
              <w:rPr>
                <w:szCs w:val="20"/>
              </w:rPr>
              <w:instrText xml:space="preserve"> FORMCHECKBOX </w:instrText>
            </w:r>
            <w:r w:rsidR="0036170D">
              <w:rPr>
                <w:szCs w:val="20"/>
              </w:rPr>
            </w:r>
            <w:r w:rsidR="0036170D">
              <w:rPr>
                <w:szCs w:val="20"/>
              </w:rPr>
              <w:fldChar w:fldCharType="separate"/>
            </w:r>
            <w:r w:rsidRPr="0012323A">
              <w:rPr>
                <w:szCs w:val="20"/>
              </w:rPr>
              <w:fldChar w:fldCharType="end"/>
            </w:r>
            <w:r>
              <w:t xml:space="preserve"> in der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0A56C98" w14:textId="7ED0C4CF" w:rsidR="00554B76" w:rsidRDefault="0036170D" w:rsidP="00BA01D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tcMar>
              <w:left w:w="0" w:type="dxa"/>
              <w:right w:w="0" w:type="dxa"/>
            </w:tcMar>
            <w:vAlign w:val="center"/>
          </w:tcPr>
          <w:p w14:paraId="2543E839" w14:textId="64EFE234" w:rsidR="00554B76" w:rsidRPr="0012323A" w:rsidDel="0086692A" w:rsidRDefault="00554B76" w:rsidP="00486E08">
            <w:pPr>
              <w:rPr>
                <w:szCs w:val="20"/>
              </w:rPr>
            </w:pPr>
            <w:r>
              <w:t>KW</w:t>
            </w:r>
          </w:p>
        </w:tc>
        <w:tc>
          <w:tcPr>
            <w:tcW w:w="11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930A6DA" w14:textId="77777777" w:rsidR="00554B76" w:rsidRPr="00C51D3B" w:rsidDel="00193918" w:rsidRDefault="00554B76" w:rsidP="00486E08"/>
        </w:tc>
      </w:tr>
      <w:tr w:rsidR="00297896" w:rsidDel="00193918" w14:paraId="76A42141" w14:textId="77777777" w:rsidTr="00BA01DD">
        <w:trPr>
          <w:trHeight w:val="284"/>
        </w:trPr>
        <w:tc>
          <w:tcPr>
            <w:tcW w:w="454" w:type="dxa"/>
            <w:noWrap/>
            <w:tcMar>
              <w:top w:w="57" w:type="dxa"/>
              <w:left w:w="28" w:type="dxa"/>
              <w:right w:w="0" w:type="dxa"/>
            </w:tcMar>
            <w:vAlign w:val="center"/>
          </w:tcPr>
          <w:p w14:paraId="33FEC725" w14:textId="77777777" w:rsidR="00297896" w:rsidRPr="0012323A" w:rsidDel="00193918" w:rsidRDefault="00297896" w:rsidP="00486E08">
            <w:pPr>
              <w:rPr>
                <w:szCs w:val="20"/>
              </w:rPr>
            </w:pPr>
          </w:p>
        </w:tc>
        <w:tc>
          <w:tcPr>
            <w:tcW w:w="397" w:type="dxa"/>
            <w:noWrap/>
            <w:tcMar>
              <w:top w:w="28" w:type="dxa"/>
              <w:left w:w="28" w:type="dxa"/>
              <w:right w:w="0" w:type="dxa"/>
            </w:tcMar>
            <w:vAlign w:val="center"/>
          </w:tcPr>
          <w:p w14:paraId="502AB1EE" w14:textId="77777777" w:rsidR="00297896" w:rsidRPr="00C51D3B" w:rsidDel="00193918" w:rsidRDefault="00297896" w:rsidP="00486E08">
            <w:r w:rsidRPr="0012323A">
              <w:rPr>
                <w:szCs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323A">
              <w:rPr>
                <w:szCs w:val="20"/>
              </w:rPr>
              <w:instrText xml:space="preserve"> FORMCHECKBOX </w:instrText>
            </w:r>
            <w:r w:rsidR="0036170D">
              <w:rPr>
                <w:szCs w:val="20"/>
              </w:rPr>
            </w:r>
            <w:r w:rsidR="0036170D">
              <w:rPr>
                <w:szCs w:val="20"/>
              </w:rPr>
              <w:fldChar w:fldCharType="separate"/>
            </w:r>
            <w:r w:rsidRPr="0012323A">
              <w:rPr>
                <w:szCs w:val="20"/>
              </w:rPr>
              <w:fldChar w:fldCharType="end"/>
            </w:r>
          </w:p>
        </w:tc>
        <w:tc>
          <w:tcPr>
            <w:tcW w:w="3118" w:type="dxa"/>
            <w:tcMar>
              <w:top w:w="28" w:type="dxa"/>
              <w:left w:w="28" w:type="dxa"/>
            </w:tcMar>
            <w:vAlign w:val="center"/>
          </w:tcPr>
          <w:p w14:paraId="10F8C8FC" w14:textId="70A9D460" w:rsidR="00297896" w:rsidRPr="00C51D3B" w:rsidDel="00193918" w:rsidRDefault="00297896" w:rsidP="00214747">
            <w:r>
              <w:t>für die Fertigstellung</w:t>
            </w:r>
          </w:p>
        </w:tc>
        <w:tc>
          <w:tcPr>
            <w:tcW w:w="2296" w:type="dxa"/>
            <w:noWrap/>
            <w:tcMar>
              <w:top w:w="28" w:type="dxa"/>
              <w:left w:w="28" w:type="dxa"/>
              <w:bottom w:w="28" w:type="dxa"/>
              <w:right w:w="0" w:type="dxa"/>
            </w:tcMar>
            <w:vAlign w:val="center"/>
          </w:tcPr>
          <w:p w14:paraId="34A1D178" w14:textId="0ABCDC73" w:rsidR="00297896" w:rsidRPr="00C51D3B" w:rsidDel="00193918" w:rsidRDefault="00297896" w:rsidP="00BA01DD">
            <w:r w:rsidRPr="0012323A">
              <w:rPr>
                <w:szCs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323A">
              <w:rPr>
                <w:szCs w:val="20"/>
              </w:rPr>
              <w:instrText xml:space="preserve"> FORMCHECKBOX </w:instrText>
            </w:r>
            <w:r w:rsidR="0036170D">
              <w:rPr>
                <w:szCs w:val="20"/>
              </w:rPr>
            </w:r>
            <w:r w:rsidR="0036170D">
              <w:rPr>
                <w:szCs w:val="20"/>
              </w:rPr>
              <w:fldChar w:fldCharType="separate"/>
            </w:r>
            <w:r w:rsidRPr="0012323A">
              <w:rPr>
                <w:szCs w:val="20"/>
              </w:rPr>
              <w:fldChar w:fldCharType="end"/>
            </w:r>
            <w:r>
              <w:t xml:space="preserve"> am</w:t>
            </w:r>
            <w:r w:rsidR="0036170D">
              <w:t xml:space="preserve"> </w:t>
            </w:r>
            <w:r w:rsidR="0036170D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6170D">
              <w:instrText xml:space="preserve"> FORMTEXT </w:instrText>
            </w:r>
            <w:r w:rsidR="0036170D">
              <w:fldChar w:fldCharType="separate"/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fldChar w:fldCharType="end"/>
            </w:r>
          </w:p>
        </w:tc>
        <w:tc>
          <w:tcPr>
            <w:tcW w:w="993" w:type="dxa"/>
            <w:noWrap/>
            <w:tcMar>
              <w:top w:w="28" w:type="dxa"/>
              <w:left w:w="28" w:type="dxa"/>
              <w:bottom w:w="28" w:type="dxa"/>
              <w:right w:w="0" w:type="dxa"/>
            </w:tcMar>
            <w:vAlign w:val="center"/>
          </w:tcPr>
          <w:p w14:paraId="3EEDB399" w14:textId="49075F8E" w:rsidR="00297896" w:rsidRPr="00C51D3B" w:rsidDel="00193918" w:rsidRDefault="00297896" w:rsidP="00486E08">
            <w:r w:rsidRPr="0012323A">
              <w:rPr>
                <w:szCs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323A">
              <w:rPr>
                <w:szCs w:val="20"/>
              </w:rPr>
              <w:instrText xml:space="preserve"> FORMCHECKBOX </w:instrText>
            </w:r>
            <w:r w:rsidR="0036170D">
              <w:rPr>
                <w:szCs w:val="20"/>
              </w:rPr>
            </w:r>
            <w:r w:rsidR="0036170D">
              <w:rPr>
                <w:szCs w:val="20"/>
              </w:rPr>
              <w:fldChar w:fldCharType="separate"/>
            </w:r>
            <w:r w:rsidRPr="0012323A">
              <w:rPr>
                <w:szCs w:val="20"/>
              </w:rPr>
              <w:fldChar w:fldCharType="end"/>
            </w:r>
            <w:r w:rsidR="00554B76">
              <w:t xml:space="preserve"> in der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00FC79A" w14:textId="6287EB6B" w:rsidR="00297896" w:rsidRPr="00C51D3B" w:rsidDel="00193918" w:rsidRDefault="0036170D" w:rsidP="00BA01D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tcMar>
              <w:left w:w="0" w:type="dxa"/>
              <w:right w:w="0" w:type="dxa"/>
            </w:tcMar>
            <w:vAlign w:val="center"/>
          </w:tcPr>
          <w:p w14:paraId="386942AD" w14:textId="02E1C36E" w:rsidR="00297896" w:rsidRPr="00C51D3B" w:rsidDel="00193918" w:rsidRDefault="00297896" w:rsidP="00486E08">
            <w:r>
              <w:t>KW</w:t>
            </w:r>
            <w:r w:rsidRPr="0012323A" w:rsidDel="0086692A">
              <w:rPr>
                <w:szCs w:val="20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92FB79F" w14:textId="77777777" w:rsidR="00297896" w:rsidRPr="00C51D3B" w:rsidDel="00193918" w:rsidRDefault="00297896" w:rsidP="00486E08"/>
        </w:tc>
      </w:tr>
      <w:tr w:rsidR="00E948F1" w14:paraId="3E8833ED" w14:textId="77777777" w:rsidTr="00A666FD">
        <w:tblPrEx>
          <w:tblBorders>
            <w:bottom w:val="single" w:sz="4" w:space="0" w:color="BFBFBF" w:themeColor="background1" w:themeShade="BF"/>
          </w:tblBorders>
        </w:tblPrEx>
        <w:trPr>
          <w:trHeight w:val="397"/>
        </w:trPr>
        <w:tc>
          <w:tcPr>
            <w:tcW w:w="9923" w:type="dxa"/>
            <w:gridSpan w:val="8"/>
            <w:tcMar>
              <w:top w:w="28" w:type="dxa"/>
              <w:left w:w="28" w:type="dxa"/>
              <w:bottom w:w="0" w:type="dxa"/>
              <w:right w:w="0" w:type="dxa"/>
            </w:tcMar>
            <w:vAlign w:val="center"/>
          </w:tcPr>
          <w:p w14:paraId="0497619B" w14:textId="1A457113" w:rsidR="00E948F1" w:rsidRPr="00BA01DD" w:rsidRDefault="00E948F1" w:rsidP="00A666FD">
            <w:pPr>
              <w:tabs>
                <w:tab w:val="left" w:pos="6521"/>
              </w:tabs>
              <w:rPr>
                <w:b/>
                <w:szCs w:val="20"/>
              </w:rPr>
            </w:pPr>
            <w:r w:rsidRPr="00F67E82">
              <w:rPr>
                <w:b/>
                <w:szCs w:val="20"/>
              </w:rPr>
              <w:t xml:space="preserve">Ich setze Ihnen eine </w:t>
            </w:r>
            <w:r w:rsidRPr="00BA01DD">
              <w:rPr>
                <w:b/>
                <w:szCs w:val="20"/>
                <w:u w:val="single"/>
              </w:rPr>
              <w:t xml:space="preserve">Nachfrist bis spätestens zum </w:t>
            </w:r>
            <w:r w:rsidR="0036170D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6170D">
              <w:instrText xml:space="preserve"> FORMTEXT </w:instrText>
            </w:r>
            <w:r w:rsidR="0036170D">
              <w:fldChar w:fldCharType="separate"/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fldChar w:fldCharType="end"/>
            </w:r>
            <w:r w:rsidR="00A666FD" w:rsidRPr="00A666FD">
              <w:rPr>
                <w:b/>
                <w:szCs w:val="20"/>
              </w:rPr>
              <w:tab/>
            </w:r>
            <w:r w:rsidRPr="00F67E82">
              <w:rPr>
                <w:b/>
                <w:szCs w:val="20"/>
              </w:rPr>
              <w:t xml:space="preserve"> und erkläre hiermit,</w:t>
            </w:r>
            <w:r w:rsidR="00276B53" w:rsidRPr="00F67E82">
              <w:rPr>
                <w:b/>
                <w:szCs w:val="20"/>
              </w:rPr>
              <w:t xml:space="preserve"> </w:t>
            </w:r>
            <w:r w:rsidRPr="00F67E82">
              <w:rPr>
                <w:b/>
                <w:szCs w:val="20"/>
              </w:rPr>
              <w:t>dass ich nach fruchtlosem Ablauf dieser Frist den Vertrag</w:t>
            </w:r>
            <w:r w:rsidRPr="00BA01DD">
              <w:rPr>
                <w:b/>
                <w:szCs w:val="20"/>
              </w:rPr>
              <w:t xml:space="preserve"> </w:t>
            </w:r>
            <w:r w:rsidRPr="00F67E82">
              <w:rPr>
                <w:b/>
                <w:szCs w:val="20"/>
              </w:rPr>
              <w:t xml:space="preserve">kündigen werde </w:t>
            </w:r>
            <w:r w:rsidRPr="00BA01DD">
              <w:rPr>
                <w:b/>
                <w:szCs w:val="20"/>
              </w:rPr>
              <w:t>(§ 8 Absatz 3 in Verbindung mit § </w:t>
            </w:r>
            <w:r w:rsidR="00554B76" w:rsidRPr="00BA01DD">
              <w:rPr>
                <w:b/>
                <w:szCs w:val="20"/>
              </w:rPr>
              <w:t>5</w:t>
            </w:r>
            <w:r w:rsidR="00554B76">
              <w:rPr>
                <w:b/>
                <w:szCs w:val="20"/>
              </w:rPr>
              <w:t> </w:t>
            </w:r>
            <w:r w:rsidRPr="00BA01DD">
              <w:rPr>
                <w:b/>
                <w:szCs w:val="20"/>
              </w:rPr>
              <w:t xml:space="preserve">Absatz 3 bzw. </w:t>
            </w:r>
            <w:r w:rsidR="00276B53" w:rsidRPr="00BA01DD">
              <w:rPr>
                <w:b/>
                <w:szCs w:val="20"/>
              </w:rPr>
              <w:t>Absatz </w:t>
            </w:r>
            <w:r w:rsidRPr="00BA01DD">
              <w:rPr>
                <w:b/>
                <w:szCs w:val="20"/>
              </w:rPr>
              <w:t>4 VOB/B)</w:t>
            </w:r>
            <w:r w:rsidR="00554B76">
              <w:rPr>
                <w:b/>
                <w:szCs w:val="20"/>
              </w:rPr>
              <w:t>.</w:t>
            </w:r>
          </w:p>
        </w:tc>
      </w:tr>
      <w:tr w:rsidR="006765F3" w14:paraId="783318B7" w14:textId="77777777" w:rsidTr="006765F3">
        <w:tblPrEx>
          <w:tblBorders>
            <w:bottom w:val="single" w:sz="4" w:space="0" w:color="BFBFBF" w:themeColor="background1" w:themeShade="BF"/>
          </w:tblBorders>
        </w:tblPrEx>
        <w:trPr>
          <w:trHeight w:val="397"/>
        </w:trPr>
        <w:tc>
          <w:tcPr>
            <w:tcW w:w="9923" w:type="dxa"/>
            <w:gridSpan w:val="8"/>
            <w:tcMar>
              <w:top w:w="0" w:type="dxa"/>
              <w:left w:w="28" w:type="dxa"/>
              <w:bottom w:w="28" w:type="dxa"/>
              <w:right w:w="0" w:type="dxa"/>
            </w:tcMar>
            <w:vAlign w:val="center"/>
          </w:tcPr>
          <w:p w14:paraId="5F310FAC" w14:textId="5455CA89" w:rsidR="006765F3" w:rsidRPr="00A47ACA" w:rsidRDefault="006765F3">
            <w:pPr>
              <w:rPr>
                <w:b/>
                <w:szCs w:val="20"/>
              </w:rPr>
            </w:pPr>
            <w:r>
              <w:t xml:space="preserve">Ich </w:t>
            </w:r>
            <w:r w:rsidRPr="008405F0">
              <w:t>behalte</w:t>
            </w:r>
            <w:r>
              <w:t xml:space="preserve"> mir das Recht vor, zu gegebener Zeit </w:t>
            </w:r>
            <w:r w:rsidRPr="008405F0">
              <w:t xml:space="preserve">Schadensersatz </w:t>
            </w:r>
            <w:r>
              <w:t xml:space="preserve">für sämtliche Schäden, die aus einer solchen Kündigung entstehen werden, </w:t>
            </w:r>
            <w:r w:rsidRPr="008405F0">
              <w:t>geltend zu machen.</w:t>
            </w:r>
          </w:p>
        </w:tc>
      </w:tr>
    </w:tbl>
    <w:p w14:paraId="5B481F83" w14:textId="77777777" w:rsidR="00A01FA4" w:rsidRPr="005923CB" w:rsidRDefault="00173EFB" w:rsidP="00173EFB">
      <w:pPr>
        <w:pStyle w:val="Text"/>
      </w:pPr>
      <w:r>
        <w:t>Mit freundlichen Grüßen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</w:tblGrid>
      <w:tr w:rsidR="008405F0" w:rsidRPr="005923CB" w14:paraId="6476E0F5" w14:textId="77777777" w:rsidTr="00A357A8">
        <w:tc>
          <w:tcPr>
            <w:tcW w:w="3628" w:type="dxa"/>
            <w:tcBorders>
              <w:bottom w:val="single" w:sz="4" w:space="0" w:color="A6A6A6" w:themeColor="background1" w:themeShade="A6"/>
            </w:tcBorders>
            <w:noWrap/>
            <w:tcMar>
              <w:left w:w="28" w:type="dxa"/>
            </w:tcMar>
            <w:vAlign w:val="center"/>
          </w:tcPr>
          <w:p w14:paraId="78EDC851" w14:textId="77777777" w:rsidR="00173EFB" w:rsidRDefault="00173EFB" w:rsidP="008405F0">
            <w:pPr>
              <w:rPr>
                <w:szCs w:val="20"/>
              </w:rPr>
            </w:pPr>
          </w:p>
          <w:p w14:paraId="552AC290" w14:textId="4F4E44F0" w:rsidR="008405F0" w:rsidRPr="005923CB" w:rsidRDefault="0041782A" w:rsidP="008405F0">
            <w:pPr>
              <w:rPr>
                <w:szCs w:val="20"/>
              </w:rPr>
            </w:pPr>
            <w:r w:rsidRPr="005923CB">
              <w:rPr>
                <w:szCs w:val="20"/>
              </w:rPr>
              <w:t>I</w:t>
            </w:r>
            <w:r w:rsidR="004A666B" w:rsidRPr="005923CB">
              <w:rPr>
                <w:szCs w:val="20"/>
              </w:rPr>
              <w:t>.A.</w:t>
            </w:r>
            <w:r w:rsidR="0036170D">
              <w:rPr>
                <w:szCs w:val="20"/>
              </w:rPr>
              <w:t xml:space="preserve"> </w:t>
            </w:r>
            <w:r w:rsidR="0036170D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6170D">
              <w:instrText xml:space="preserve"> FORMTEXT </w:instrText>
            </w:r>
            <w:r w:rsidR="0036170D">
              <w:fldChar w:fldCharType="separate"/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rPr>
                <w:noProof/>
              </w:rPr>
              <w:t> </w:t>
            </w:r>
            <w:r w:rsidR="0036170D">
              <w:fldChar w:fldCharType="end"/>
            </w:r>
          </w:p>
        </w:tc>
      </w:tr>
    </w:tbl>
    <w:p w14:paraId="3FA0FE41" w14:textId="77777777" w:rsidR="008405F0" w:rsidRPr="00324295" w:rsidRDefault="008405F0" w:rsidP="00324295">
      <w:pPr>
        <w:rPr>
          <w:sz w:val="10"/>
          <w:szCs w:val="10"/>
        </w:rPr>
      </w:pPr>
    </w:p>
    <w:sectPr w:rsidR="008405F0" w:rsidRPr="00324295" w:rsidSect="00C227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851" w:bottom="1134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8B49A" w14:textId="77777777" w:rsidR="00D91B3B" w:rsidRDefault="00D91B3B">
      <w:r>
        <w:separator/>
      </w:r>
    </w:p>
  </w:endnote>
  <w:endnote w:type="continuationSeparator" w:id="0">
    <w:p w14:paraId="26C42AD4" w14:textId="77777777" w:rsidR="00D91B3B" w:rsidRDefault="00D91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3C22F" w14:textId="77777777" w:rsidR="009D72E7" w:rsidRDefault="009D72E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280"/>
      <w:gridCol w:w="1620"/>
    </w:tblGrid>
    <w:tr w:rsidR="00005EFE" w:rsidRPr="00005EFE" w14:paraId="3C541611" w14:textId="77777777" w:rsidTr="0031117D">
      <w:trPr>
        <w:cantSplit/>
        <w:trHeight w:hRule="exact" w:val="397"/>
      </w:trPr>
      <w:tc>
        <w:tcPr>
          <w:tcW w:w="8280" w:type="dxa"/>
          <w:vAlign w:val="center"/>
        </w:tcPr>
        <w:p w14:paraId="7B0F5E92" w14:textId="6EF01107" w:rsidR="00005EFE" w:rsidRPr="00005EFE" w:rsidRDefault="00005EFE" w:rsidP="009D72E7">
          <w:pPr>
            <w:tabs>
              <w:tab w:val="left" w:pos="146"/>
            </w:tabs>
            <w:rPr>
              <w:rFonts w:cs="Arial"/>
              <w:sz w:val="16"/>
              <w:szCs w:val="16"/>
            </w:rPr>
          </w:pPr>
          <w:r w:rsidRPr="00005EFE">
            <w:rPr>
              <w:rFonts w:cs="Arial"/>
              <w:sz w:val="16"/>
              <w:szCs w:val="16"/>
            </w:rPr>
            <w:t xml:space="preserve">© VHB Bayern - Stand </w:t>
          </w:r>
          <w:r w:rsidR="009D72E7">
            <w:rPr>
              <w:rFonts w:cs="Arial"/>
              <w:sz w:val="16"/>
              <w:szCs w:val="16"/>
            </w:rPr>
            <w:t>2019</w:t>
          </w:r>
        </w:p>
      </w:tc>
      <w:tc>
        <w:tcPr>
          <w:tcW w:w="1620" w:type="dxa"/>
          <w:vAlign w:val="center"/>
        </w:tcPr>
        <w:p w14:paraId="17ABFEA1" w14:textId="69D62338" w:rsidR="00005EFE" w:rsidRPr="00005EFE" w:rsidRDefault="00005EFE" w:rsidP="00005EFE">
          <w:pPr>
            <w:jc w:val="right"/>
            <w:rPr>
              <w:rFonts w:cs="Arial"/>
              <w:sz w:val="16"/>
              <w:szCs w:val="16"/>
            </w:rPr>
          </w:pPr>
          <w:r w:rsidRPr="00005EFE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005EFE">
            <w:rPr>
              <w:rFonts w:cs="Arial"/>
              <w:snapToGrid w:val="0"/>
              <w:sz w:val="16"/>
              <w:szCs w:val="16"/>
            </w:rPr>
            <w:instrText xml:space="preserve"> PAGE </w:instrText>
          </w:r>
          <w:r w:rsidRPr="00005EFE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36170D">
            <w:rPr>
              <w:rFonts w:cs="Arial"/>
              <w:noProof/>
              <w:snapToGrid w:val="0"/>
              <w:sz w:val="16"/>
              <w:szCs w:val="16"/>
            </w:rPr>
            <w:t>1</w:t>
          </w:r>
          <w:r w:rsidRPr="00005EFE">
            <w:rPr>
              <w:rFonts w:cs="Arial"/>
              <w:snapToGrid w:val="0"/>
              <w:sz w:val="16"/>
              <w:szCs w:val="16"/>
            </w:rPr>
            <w:fldChar w:fldCharType="end"/>
          </w:r>
          <w:r w:rsidRPr="00005EFE">
            <w:rPr>
              <w:rFonts w:cs="Arial"/>
              <w:snapToGrid w:val="0"/>
              <w:sz w:val="16"/>
              <w:szCs w:val="16"/>
            </w:rPr>
            <w:t xml:space="preserve"> von </w:t>
          </w:r>
          <w:r w:rsidRPr="00005EFE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005EFE">
            <w:rPr>
              <w:rFonts w:cs="Arial"/>
              <w:snapToGrid w:val="0"/>
              <w:sz w:val="16"/>
              <w:szCs w:val="16"/>
            </w:rPr>
            <w:instrText xml:space="preserve"> NUMPAGES </w:instrText>
          </w:r>
          <w:r w:rsidRPr="00005EFE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36170D">
            <w:rPr>
              <w:rFonts w:cs="Arial"/>
              <w:noProof/>
              <w:snapToGrid w:val="0"/>
              <w:sz w:val="16"/>
              <w:szCs w:val="16"/>
            </w:rPr>
            <w:t>1</w:t>
          </w:r>
          <w:r w:rsidRPr="00005EFE">
            <w:rPr>
              <w:rFonts w:cs="Arial"/>
              <w:snapToGrid w:val="0"/>
              <w:sz w:val="16"/>
              <w:szCs w:val="16"/>
            </w:rPr>
            <w:fldChar w:fldCharType="end"/>
          </w:r>
        </w:p>
      </w:tc>
    </w:tr>
  </w:tbl>
  <w:p w14:paraId="508CA6D1" w14:textId="77777777" w:rsidR="00B17C2D" w:rsidRDefault="00B17C2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4D788" w14:textId="77777777" w:rsidR="009D72E7" w:rsidRDefault="009D72E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78836" w14:textId="77777777" w:rsidR="00D91B3B" w:rsidRDefault="00D91B3B">
      <w:r>
        <w:separator/>
      </w:r>
    </w:p>
  </w:footnote>
  <w:footnote w:type="continuationSeparator" w:id="0">
    <w:p w14:paraId="14490B51" w14:textId="77777777" w:rsidR="00D91B3B" w:rsidRDefault="00D91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094B3" w14:textId="77777777" w:rsidR="009D72E7" w:rsidRDefault="009D72E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961F1" w14:textId="0A533023" w:rsidR="00B17C2D" w:rsidRDefault="00B17C2D">
    <w:pPr>
      <w:pStyle w:val="Kopfzeile"/>
    </w:pPr>
    <w:r>
      <w:t>46</w:t>
    </w:r>
    <w:r w:rsidR="003507BD">
      <w:t>3</w:t>
    </w:r>
  </w:p>
  <w:p w14:paraId="2FDF367D" w14:textId="72F4C490" w:rsidR="00B17C2D" w:rsidRDefault="00B17C2D" w:rsidP="003928B6">
    <w:pPr>
      <w:pStyle w:val="UnterKopfzeile"/>
      <w:ind w:right="-30"/>
    </w:pPr>
    <w:r>
      <w:t>(</w:t>
    </w:r>
    <w:r w:rsidR="003507BD">
      <w:t xml:space="preserve">Androhung der </w:t>
    </w:r>
    <w:r w:rsidR="00A666FD">
      <w:t>Vertragsk</w:t>
    </w:r>
    <w:r w:rsidR="00DF12A8">
      <w:t xml:space="preserve">ündigung </w:t>
    </w:r>
    <w:r w:rsidR="00AC27E8">
      <w:t xml:space="preserve">wegen </w:t>
    </w:r>
    <w:r w:rsidR="00DF12A8">
      <w:t>Leistungsv</w:t>
    </w:r>
    <w:r w:rsidR="005C01BB">
      <w:t>erzug</w:t>
    </w:r>
    <w: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9E66D" w14:textId="77777777" w:rsidR="009D72E7" w:rsidRDefault="009D72E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2FD1BF8"/>
    <w:multiLevelType w:val="hybridMultilevel"/>
    <w:tmpl w:val="A24CA7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10"/>
  </w:num>
  <w:num w:numId="8">
    <w:abstractNumId w:val="7"/>
  </w:num>
  <w:num w:numId="9">
    <w:abstractNumId w:val="11"/>
  </w:num>
  <w:num w:numId="10">
    <w:abstractNumId w:val="4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2BrAVu/OkGon7CSttWp4oG9EvLgdanLIOrSyWxGmHGuI1n1kFQSrAxpD/mcU86VaRy88mocTsMK9uCVimKmBg==" w:salt="OYMsmhJmATqgcVfnkLPvjw=="/>
  <w:defaultTabStop w:val="709"/>
  <w:hyphenationZone w:val="425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279"/>
    <w:rsid w:val="00005EFE"/>
    <w:rsid w:val="00010C2E"/>
    <w:rsid w:val="000114D3"/>
    <w:rsid w:val="00051FA9"/>
    <w:rsid w:val="00071279"/>
    <w:rsid w:val="0007408E"/>
    <w:rsid w:val="000742BB"/>
    <w:rsid w:val="000A5E0A"/>
    <w:rsid w:val="000A6B97"/>
    <w:rsid w:val="000B00D0"/>
    <w:rsid w:val="000E0A39"/>
    <w:rsid w:val="000E2A77"/>
    <w:rsid w:val="000F026E"/>
    <w:rsid w:val="00110816"/>
    <w:rsid w:val="0012121D"/>
    <w:rsid w:val="0012323A"/>
    <w:rsid w:val="0012464A"/>
    <w:rsid w:val="00127C79"/>
    <w:rsid w:val="001426F7"/>
    <w:rsid w:val="00173EFB"/>
    <w:rsid w:val="001777E9"/>
    <w:rsid w:val="00184F7A"/>
    <w:rsid w:val="00193918"/>
    <w:rsid w:val="001A7781"/>
    <w:rsid w:val="001B0D90"/>
    <w:rsid w:val="001B6E7F"/>
    <w:rsid w:val="001B798D"/>
    <w:rsid w:val="001C509D"/>
    <w:rsid w:val="001E1AFE"/>
    <w:rsid w:val="00203817"/>
    <w:rsid w:val="00214747"/>
    <w:rsid w:val="0022050B"/>
    <w:rsid w:val="00231355"/>
    <w:rsid w:val="0024414E"/>
    <w:rsid w:val="002517FD"/>
    <w:rsid w:val="00263542"/>
    <w:rsid w:val="00276B53"/>
    <w:rsid w:val="002864B5"/>
    <w:rsid w:val="00297896"/>
    <w:rsid w:val="002A5A8A"/>
    <w:rsid w:val="002C027F"/>
    <w:rsid w:val="002C403D"/>
    <w:rsid w:val="002F4952"/>
    <w:rsid w:val="003108A4"/>
    <w:rsid w:val="00324295"/>
    <w:rsid w:val="00327698"/>
    <w:rsid w:val="00345741"/>
    <w:rsid w:val="003507BD"/>
    <w:rsid w:val="0036170D"/>
    <w:rsid w:val="00375457"/>
    <w:rsid w:val="003817A9"/>
    <w:rsid w:val="003928B6"/>
    <w:rsid w:val="003A36E9"/>
    <w:rsid w:val="003A43FE"/>
    <w:rsid w:val="003B067D"/>
    <w:rsid w:val="003D3E99"/>
    <w:rsid w:val="003E2CD4"/>
    <w:rsid w:val="003F757C"/>
    <w:rsid w:val="004131E4"/>
    <w:rsid w:val="0041782A"/>
    <w:rsid w:val="00424038"/>
    <w:rsid w:val="0045228F"/>
    <w:rsid w:val="0045726B"/>
    <w:rsid w:val="00457CBD"/>
    <w:rsid w:val="00467EE9"/>
    <w:rsid w:val="0047055A"/>
    <w:rsid w:val="00475E7C"/>
    <w:rsid w:val="00480ABD"/>
    <w:rsid w:val="00492429"/>
    <w:rsid w:val="004951EC"/>
    <w:rsid w:val="004A666B"/>
    <w:rsid w:val="004C5609"/>
    <w:rsid w:val="005333C9"/>
    <w:rsid w:val="0054408D"/>
    <w:rsid w:val="00545032"/>
    <w:rsid w:val="00554B76"/>
    <w:rsid w:val="0057247D"/>
    <w:rsid w:val="00573601"/>
    <w:rsid w:val="0058177E"/>
    <w:rsid w:val="00582E1A"/>
    <w:rsid w:val="00586B9B"/>
    <w:rsid w:val="0059000B"/>
    <w:rsid w:val="005923CB"/>
    <w:rsid w:val="005C01BB"/>
    <w:rsid w:val="005C41DA"/>
    <w:rsid w:val="005D78A9"/>
    <w:rsid w:val="005F41CD"/>
    <w:rsid w:val="00605DD3"/>
    <w:rsid w:val="00606550"/>
    <w:rsid w:val="00614636"/>
    <w:rsid w:val="00620245"/>
    <w:rsid w:val="00627C2D"/>
    <w:rsid w:val="00630DD5"/>
    <w:rsid w:val="00640260"/>
    <w:rsid w:val="00640D1C"/>
    <w:rsid w:val="006765F3"/>
    <w:rsid w:val="00690FAB"/>
    <w:rsid w:val="006A5AED"/>
    <w:rsid w:val="006B666A"/>
    <w:rsid w:val="006B7CF1"/>
    <w:rsid w:val="006D19BF"/>
    <w:rsid w:val="006D403D"/>
    <w:rsid w:val="006D70A3"/>
    <w:rsid w:val="0073462A"/>
    <w:rsid w:val="00734EDE"/>
    <w:rsid w:val="007417F6"/>
    <w:rsid w:val="0078194F"/>
    <w:rsid w:val="007A4A66"/>
    <w:rsid w:val="007B6001"/>
    <w:rsid w:val="007D6205"/>
    <w:rsid w:val="008405F0"/>
    <w:rsid w:val="008561D1"/>
    <w:rsid w:val="00861450"/>
    <w:rsid w:val="0086692A"/>
    <w:rsid w:val="00896EED"/>
    <w:rsid w:val="008A004F"/>
    <w:rsid w:val="008B61C5"/>
    <w:rsid w:val="008D0CDF"/>
    <w:rsid w:val="00910F0B"/>
    <w:rsid w:val="00916671"/>
    <w:rsid w:val="00917EF8"/>
    <w:rsid w:val="00920EF2"/>
    <w:rsid w:val="009360C0"/>
    <w:rsid w:val="00945347"/>
    <w:rsid w:val="00947296"/>
    <w:rsid w:val="0095343B"/>
    <w:rsid w:val="00962412"/>
    <w:rsid w:val="0097166A"/>
    <w:rsid w:val="009731F2"/>
    <w:rsid w:val="0097612E"/>
    <w:rsid w:val="009B2127"/>
    <w:rsid w:val="009B7E5B"/>
    <w:rsid w:val="009C14BE"/>
    <w:rsid w:val="009D72E7"/>
    <w:rsid w:val="009E5B70"/>
    <w:rsid w:val="00A00872"/>
    <w:rsid w:val="00A01FA4"/>
    <w:rsid w:val="00A12B59"/>
    <w:rsid w:val="00A20174"/>
    <w:rsid w:val="00A357A8"/>
    <w:rsid w:val="00A47ACA"/>
    <w:rsid w:val="00A5084B"/>
    <w:rsid w:val="00A52945"/>
    <w:rsid w:val="00A666FD"/>
    <w:rsid w:val="00A75824"/>
    <w:rsid w:val="00A90C84"/>
    <w:rsid w:val="00AB4983"/>
    <w:rsid w:val="00AC27E8"/>
    <w:rsid w:val="00AC3F30"/>
    <w:rsid w:val="00AC56D5"/>
    <w:rsid w:val="00AC7F2D"/>
    <w:rsid w:val="00AD2325"/>
    <w:rsid w:val="00AD51D9"/>
    <w:rsid w:val="00AE4AF0"/>
    <w:rsid w:val="00AF4D9C"/>
    <w:rsid w:val="00B003C3"/>
    <w:rsid w:val="00B17C2D"/>
    <w:rsid w:val="00B32A04"/>
    <w:rsid w:val="00B40909"/>
    <w:rsid w:val="00B61D2B"/>
    <w:rsid w:val="00B64534"/>
    <w:rsid w:val="00B77323"/>
    <w:rsid w:val="00B96ADB"/>
    <w:rsid w:val="00BA01DD"/>
    <w:rsid w:val="00BA5E42"/>
    <w:rsid w:val="00BE2C72"/>
    <w:rsid w:val="00BE6A6E"/>
    <w:rsid w:val="00C101BF"/>
    <w:rsid w:val="00C12713"/>
    <w:rsid w:val="00C227E8"/>
    <w:rsid w:val="00C246AC"/>
    <w:rsid w:val="00C2678D"/>
    <w:rsid w:val="00C3636D"/>
    <w:rsid w:val="00C51D3B"/>
    <w:rsid w:val="00C73A45"/>
    <w:rsid w:val="00C764C5"/>
    <w:rsid w:val="00C8235E"/>
    <w:rsid w:val="00C91C6A"/>
    <w:rsid w:val="00CD156A"/>
    <w:rsid w:val="00CD54C7"/>
    <w:rsid w:val="00CE096F"/>
    <w:rsid w:val="00CE1AEE"/>
    <w:rsid w:val="00D05C74"/>
    <w:rsid w:val="00D33434"/>
    <w:rsid w:val="00D6072E"/>
    <w:rsid w:val="00D66F11"/>
    <w:rsid w:val="00D74B46"/>
    <w:rsid w:val="00D75523"/>
    <w:rsid w:val="00D76FA2"/>
    <w:rsid w:val="00D91B3B"/>
    <w:rsid w:val="00DA276D"/>
    <w:rsid w:val="00DC2EA6"/>
    <w:rsid w:val="00DC7E08"/>
    <w:rsid w:val="00DE2F64"/>
    <w:rsid w:val="00DF09BC"/>
    <w:rsid w:val="00DF12A8"/>
    <w:rsid w:val="00E02FAA"/>
    <w:rsid w:val="00E1270C"/>
    <w:rsid w:val="00E322E9"/>
    <w:rsid w:val="00E405AA"/>
    <w:rsid w:val="00E4456C"/>
    <w:rsid w:val="00E45505"/>
    <w:rsid w:val="00E541E1"/>
    <w:rsid w:val="00E6087B"/>
    <w:rsid w:val="00E60C17"/>
    <w:rsid w:val="00E66E8D"/>
    <w:rsid w:val="00E75A00"/>
    <w:rsid w:val="00E85EBB"/>
    <w:rsid w:val="00E871A7"/>
    <w:rsid w:val="00E948F1"/>
    <w:rsid w:val="00EC7AED"/>
    <w:rsid w:val="00F00B6A"/>
    <w:rsid w:val="00F133C2"/>
    <w:rsid w:val="00F21669"/>
    <w:rsid w:val="00F24B7A"/>
    <w:rsid w:val="00F32C49"/>
    <w:rsid w:val="00F34E17"/>
    <w:rsid w:val="00F35EAF"/>
    <w:rsid w:val="00F50A3A"/>
    <w:rsid w:val="00F5251E"/>
    <w:rsid w:val="00F67E82"/>
    <w:rsid w:val="00F77CE1"/>
    <w:rsid w:val="00FA0151"/>
    <w:rsid w:val="00FA2F0A"/>
    <w:rsid w:val="00FA4F96"/>
    <w:rsid w:val="00FB5AE1"/>
    <w:rsid w:val="00FC0982"/>
    <w:rsid w:val="00FD49AF"/>
    <w:rsid w:val="00FE01BE"/>
    <w:rsid w:val="00FF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  <w14:docId w14:val="65D113E1"/>
  <w15:docId w15:val="{34AECE8B-FD28-4E3B-87F3-923CAD9A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Arial 10"/>
    <w:qFormat/>
    <w:rsid w:val="00A666FD"/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ben">
    <w:name w:val="Oben"/>
    <w:basedOn w:val="Standard"/>
    <w:next w:val="Standard"/>
    <w:rsid w:val="00A666FD"/>
    <w:pPr>
      <w:spacing w:before="240" w:after="360"/>
    </w:pPr>
    <w:rPr>
      <w:b/>
    </w:rPr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173EFB"/>
    <w:pPr>
      <w:spacing w:before="180" w:after="420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AD232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rsid w:val="00C764C5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D75523"/>
    <w:rPr>
      <w:rFonts w:ascii="Arial" w:hAnsi="Arial"/>
    </w:rPr>
    <w:tblPr/>
    <w:tcPr>
      <w:noWrap/>
      <w:tcMar>
        <w:left w:w="28" w:type="dxa"/>
      </w:tcMar>
      <w:vAlign w:val="center"/>
    </w:tcPr>
  </w:style>
  <w:style w:type="character" w:styleId="Funotenzeichen">
    <w:name w:val="footnote reference"/>
    <w:basedOn w:val="Absatz-Standardschriftart"/>
    <w:semiHidden/>
    <w:rsid w:val="00CD156A"/>
    <w:rPr>
      <w:vertAlign w:val="superscript"/>
    </w:rPr>
  </w:style>
  <w:style w:type="paragraph" w:styleId="Sprechblasentext">
    <w:name w:val="Balloon Text"/>
    <w:basedOn w:val="Standard"/>
    <w:semiHidden/>
    <w:rsid w:val="00AF4D9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232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C01BB"/>
    <w:pPr>
      <w:ind w:left="720"/>
      <w:contextualSpacing/>
    </w:pPr>
  </w:style>
  <w:style w:type="paragraph" w:customStyle="1" w:styleId="VHB-Standard2">
    <w:name w:val="VHB-Standard 2"/>
    <w:basedOn w:val="Standard"/>
    <w:autoRedefine/>
    <w:rsid w:val="00C227E8"/>
    <w:rPr>
      <w:rFonts w:cs="Arial"/>
      <w:szCs w:val="20"/>
    </w:rPr>
  </w:style>
  <w:style w:type="paragraph" w:customStyle="1" w:styleId="Textfett">
    <w:name w:val="Text fett"/>
    <w:basedOn w:val="Text"/>
    <w:qFormat/>
    <w:rsid w:val="00173EFB"/>
    <w:rPr>
      <w:b/>
    </w:rPr>
  </w:style>
  <w:style w:type="character" w:styleId="Kommentarzeichen">
    <w:name w:val="annotation reference"/>
    <w:basedOn w:val="Absatz-Standardschriftart"/>
    <w:semiHidden/>
    <w:unhideWhenUsed/>
    <w:rsid w:val="006765F3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765F3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6765F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765F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765F3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65F3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VHB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F23F9-35AB-4E86-B257-FE9561445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VHB2008.dot</Template>
  <TotalTime>0</TotalTime>
  <Pages>1</Pages>
  <Words>255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Mahnung</vt:lpstr>
    </vt:vector>
  </TitlesOfParts>
  <Company>BBR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Mahnung</dc:title>
  <dc:creator>Dorothea Fenner</dc:creator>
  <cp:lastModifiedBy>Karl, Gisela (StMB)</cp:lastModifiedBy>
  <cp:revision>6</cp:revision>
  <cp:lastPrinted>2019-09-26T16:52:00Z</cp:lastPrinted>
  <dcterms:created xsi:type="dcterms:W3CDTF">2019-07-03T10:48:00Z</dcterms:created>
  <dcterms:modified xsi:type="dcterms:W3CDTF">2019-10-23T15:33:00Z</dcterms:modified>
</cp:coreProperties>
</file>